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19F5D0D5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E2312A">
        <w:rPr>
          <w:b/>
          <w:sz w:val="28"/>
        </w:rPr>
        <w:t>10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72B0601E" w:rsidR="00E2312A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 názvem “</w:t>
      </w:r>
      <w:r w:rsidR="00610910" w:rsidRPr="00610910">
        <w:rPr>
          <w:rFonts w:ascii="Calibri" w:hAnsi="Calibri"/>
          <w:sz w:val="22"/>
          <w:lang w:bidi="en-US"/>
        </w:rPr>
        <w:t xml:space="preserve"> </w:t>
      </w:r>
      <w:r w:rsidR="00610910" w:rsidRPr="00840DDE">
        <w:rPr>
          <w:rFonts w:ascii="Calibri" w:hAnsi="Calibri"/>
          <w:sz w:val="22"/>
          <w:lang w:bidi="en-US"/>
        </w:rPr>
        <w:t>Zajištění dopravní obslužnosti veřejnou linkovou dopravou na území Kraje Vysočina od roku 2022 – část č.</w:t>
      </w:r>
      <w:r w:rsidR="00610910">
        <w:rPr>
          <w:rFonts w:ascii="Calibri" w:hAnsi="Calibri"/>
          <w:sz w:val="22"/>
          <w:lang w:bidi="en-US"/>
        </w:rPr>
        <w:t> 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ins w:id="1" w:author="Autor">
        <w:r w:rsidR="00644151">
          <w:rPr>
            <w:rFonts w:asciiTheme="minorHAnsi" w:hAnsiTheme="minorHAnsi" w:cstheme="minorHAnsi"/>
            <w:bCs/>
            <w:sz w:val="22"/>
            <w:szCs w:val="20"/>
          </w:rPr>
          <w:t xml:space="preserve">, jejímž zadavatelem jste Vy, tj. </w:t>
        </w:r>
        <w:r w:rsidR="00644151" w:rsidRPr="00644151">
          <w:rPr>
            <w:rFonts w:asciiTheme="minorHAnsi" w:hAnsiTheme="minorHAnsi" w:cstheme="minorHAnsi"/>
            <w:b/>
            <w:sz w:val="22"/>
            <w:szCs w:val="20"/>
          </w:rPr>
          <w:t>Kraj Vysočina</w:t>
        </w:r>
        <w:r w:rsidR="00644151">
          <w:rPr>
            <w:rFonts w:asciiTheme="minorHAnsi" w:hAnsiTheme="minorHAnsi" w:cstheme="minorHAnsi"/>
            <w:bCs/>
            <w:sz w:val="22"/>
            <w:szCs w:val="20"/>
          </w:rPr>
          <w:t xml:space="preserve">, </w:t>
        </w:r>
        <w:r w:rsidR="00644151" w:rsidRPr="00644151">
          <w:rPr>
            <w:rFonts w:asciiTheme="minorHAnsi" w:hAnsiTheme="minorHAnsi" w:cstheme="minorHAnsi"/>
            <w:bCs/>
            <w:sz w:val="22"/>
            <w:szCs w:val="20"/>
          </w:rPr>
          <w:t>IČO: 70890749</w:t>
        </w:r>
        <w:r w:rsidR="00644151">
          <w:rPr>
            <w:rFonts w:asciiTheme="minorHAnsi" w:hAnsiTheme="minorHAnsi" w:cstheme="minorHAnsi"/>
            <w:bCs/>
            <w:sz w:val="22"/>
            <w:szCs w:val="20"/>
          </w:rPr>
          <w:t xml:space="preserve">, se sídlem </w:t>
        </w:r>
        <w:r w:rsidR="00644151" w:rsidRPr="00644151">
          <w:rPr>
            <w:rFonts w:asciiTheme="minorHAnsi" w:hAnsiTheme="minorHAnsi" w:cstheme="minorHAnsi"/>
            <w:bCs/>
            <w:sz w:val="22"/>
            <w:szCs w:val="20"/>
          </w:rPr>
          <w:t>Žižkova 57, 587 33 Jihlava</w:t>
        </w:r>
      </w:ins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 o 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643DE019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A8E84" w14:textId="77777777" w:rsidR="000E1E29" w:rsidRDefault="000E1E29">
      <w:r>
        <w:separator/>
      </w:r>
    </w:p>
  </w:endnote>
  <w:endnote w:type="continuationSeparator" w:id="0">
    <w:p w14:paraId="11DBC55B" w14:textId="77777777" w:rsidR="000E1E29" w:rsidRDefault="000E1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142FACC1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D04730" w:rsidRPr="00B2743B">
      <w:rPr>
        <w:rFonts w:ascii="Calibri" w:hAnsi="Calibri"/>
        <w:b/>
        <w:sz w:val="22"/>
        <w:szCs w:val="22"/>
      </w:rPr>
      <w:t>KVAD</w:t>
    </w:r>
    <w:r w:rsidR="00D04730">
      <w:rPr>
        <w:rFonts w:ascii="Calibri" w:hAnsi="Calibri"/>
        <w:b/>
        <w:sz w:val="22"/>
        <w:szCs w:val="22"/>
      </w:rPr>
      <w:t>220</w:t>
    </w:r>
    <w:r w:rsidR="003B53ED">
      <w:rPr>
        <w:rFonts w:ascii="Calibri" w:hAnsi="Calibri"/>
        <w:b/>
        <w:sz w:val="22"/>
        <w:szCs w:val="22"/>
      </w:rPr>
      <w:t>6</w:t>
    </w:r>
    <w:r w:rsidR="00D04730"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E2312A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64FB" w14:textId="77777777" w:rsidR="000E1E29" w:rsidRDefault="000E1E29">
      <w:r>
        <w:separator/>
      </w:r>
    </w:p>
  </w:footnote>
  <w:footnote w:type="continuationSeparator" w:id="0">
    <w:p w14:paraId="0E055AEC" w14:textId="77777777" w:rsidR="000E1E29" w:rsidRDefault="000E1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7FE6F" w14:textId="77777777" w:rsidR="003B53ED" w:rsidRDefault="003B53E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423EB" w14:textId="77777777" w:rsidR="003B53ED" w:rsidRDefault="003B53E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9E43A" w14:textId="77777777" w:rsidR="003B53ED" w:rsidRDefault="003B53E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1E29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1E28"/>
    <w:rsid w:val="0039573F"/>
    <w:rsid w:val="0039596D"/>
    <w:rsid w:val="003A2766"/>
    <w:rsid w:val="003B0299"/>
    <w:rsid w:val="003B1317"/>
    <w:rsid w:val="003B2579"/>
    <w:rsid w:val="003B53ED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2C9C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2CC0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0176"/>
    <w:rsid w:val="00AD2AC7"/>
    <w:rsid w:val="00AD6A0B"/>
    <w:rsid w:val="00AD70B0"/>
    <w:rsid w:val="00AE0F73"/>
    <w:rsid w:val="00AE15EA"/>
    <w:rsid w:val="00AE24C2"/>
    <w:rsid w:val="00AE3102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E7F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4730"/>
    <w:rsid w:val="00D05E1B"/>
    <w:rsid w:val="00D064C2"/>
    <w:rsid w:val="00D06B6D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91F1C"/>
    <w:rsid w:val="00EA073D"/>
    <w:rsid w:val="00EA08B1"/>
    <w:rsid w:val="00EA1A99"/>
    <w:rsid w:val="00EB018B"/>
    <w:rsid w:val="00EB1553"/>
    <w:rsid w:val="00EB32AD"/>
    <w:rsid w:val="00EB4625"/>
    <w:rsid w:val="00EB6844"/>
    <w:rsid w:val="00EC3ADE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2021-05-19T08:27:00Z</dcterms:modified>
</cp:coreProperties>
</file>